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  <w:b/>
        </w:rPr>
        <w:t>No Surprises</w:t>
      </w:r>
      <w:r>
        <w:rPr>
          <w:rFonts w:eastAsia="Times New Roman" w:cs="Times New Roman"/>
        </w:rPr>
        <w:t xml:space="preserve"> – Sure, you</w:t>
      </w:r>
      <w:del w:id="0" w:author="Winston Bowden" w:date="2012-01-13T09:50:00Z">
        <w:r>
          <w:rPr>
            <w:rFonts w:eastAsia="Times New Roman" w:cs="Times New Roman"/>
          </w:rPr>
          <w:delText>r</w:delText>
        </w:r>
      </w:del>
      <w:r>
        <w:rPr>
          <w:rFonts w:eastAsia="Times New Roman" w:cs="Times New Roman"/>
        </w:rPr>
        <w:t xml:space="preserve"> .</w:t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  <w:b/>
        </w:rPr>
        <w:t>Real Choices</w:t>
      </w:r>
      <w:r>
        <w:rPr>
          <w:rFonts w:eastAsia="Times New Roman" w:cs="Times New Roman"/>
        </w:rPr>
        <w:t xml:space="preserve"> – In the beginning</w:t>
      </w:r>
    </w:p>
    <w:p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eastAsia="Times New Roman" w:cs="Times New Roman"/>
          <w:b/>
        </w:rPr>
        <w:t>Sensible Settings</w:t>
      </w:r>
      <w:r>
        <w:rPr>
          <w:rFonts w:eastAsia="Times New Roman" w:cs="Times New Roman"/>
        </w:rPr>
        <w:t xml:space="preserve"> – Some of us</w:t>
      </w:r>
    </w:p>
    <w:sectPr>
      <w:type w:val="nextPage"/>
      <w:pgSz w:w="12240" w:h="15840"/>
      <w:pgMar w:left="1800" w:right="1800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mbria">
    <w:charset w:val="01" w:characterSet="utf-8"/>
    <w:family w:val="roman"/>
    <w:pitch w:val="variable"/>
  </w:font>
  <w:font w:name="Lucida Grande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20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inorHAnsi" w:cstheme="minorBidi" w:eastAsiaTheme="minorEastAsia" w:hAnsiTheme="minorHAnsi"/>
        <w:sz w:val="24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Cambria" w:hAnsi="Cambria" w:eastAsia="" w:cs="" w:asciiTheme="minorHAnsi" w:cstheme="minorBidi" w:eastAsiaTheme="minorEastAsia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651bbc"/>
    <w:rPr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53d04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953d04"/>
    <w:rPr>
      <w:i/>
      <w:iCs/>
    </w:rPr>
  </w:style>
  <w:style w:type="character" w:styleId="LineNumber">
    <w:name w:val="line number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Source Han Sans CN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5f75ef"/>
    <w:pPr>
      <w:spacing w:before="0" w:after="0"/>
      <w:ind w:start="72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53d04"/>
    <w:pPr/>
    <w:rPr>
      <w:rFonts w:ascii="Lucida Grande" w:hAnsi="Lucida Grande" w:cs="Lucida Grande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LibreOfficeDev/26.2.0.0.alpha0$Linux_X86_64 LibreOffice_project/c7bd4d27087b12145a911b72db38eefbaa83a467</Application>
  <AppVersion>15.0000</AppVersion>
  <Pages>1</Pages>
  <Words>18</Words>
  <Characters>78</Characters>
  <CharactersWithSpaces>93</CharactersWithSpaces>
  <Paragraphs>3</Paragraphs>
  <Company>Mozilla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2012-01-13T18:03:00Z</dcterms:created>
  <dc:creator>Stacy Martin</dc:creator>
  <dc:description/>
  <dc:language>en-US</dc:language>
  <cp:lastModifiedBy/>
  <dcterms:modified xsi:type="dcterms:W3CDTF">2025-06-18T12:07:30Z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